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C4D5F3A"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473E4" w:rsidRPr="002473E4">
        <w:rPr>
          <w:rFonts w:ascii="Calibri" w:hAnsi="Calibri" w:cs="Arial"/>
          <w:b/>
          <w:bCs/>
          <w:sz w:val="22"/>
          <w:szCs w:val="22"/>
        </w:rPr>
        <w:t xml:space="preserve">Léčivý přípravek ATC skupiny </w:t>
      </w:r>
      <w:r w:rsidR="00BD127F" w:rsidRPr="00BD127F">
        <w:rPr>
          <w:rFonts w:ascii="Calibri" w:hAnsi="Calibri" w:cs="Calibri"/>
          <w:b/>
          <w:bCs/>
          <w:sz w:val="22"/>
          <w:szCs w:val="22"/>
        </w:rPr>
        <w:t>B01AB05 s účinnou látkou Sodná sůl Enoxaparinu</w:t>
      </w:r>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C085F7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BD127F" w:rsidRPr="00BD127F">
        <w:rPr>
          <w:rFonts w:ascii="Calibri" w:hAnsi="Calibri" w:cs="Calibri"/>
          <w:b/>
          <w:bCs/>
          <w:sz w:val="22"/>
          <w:szCs w:val="22"/>
        </w:rPr>
        <w:t>B01AB05 s účinnou látkou Sodná sůl Enoxaparinu</w:t>
      </w:r>
      <w:r w:rsidR="00BD127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6CF2214A"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3B7367">
        <w:rPr>
          <w:rFonts w:ascii="Calibri" w:hAnsi="Calibri"/>
          <w:szCs w:val="22"/>
        </w:rPr>
        <w:t>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2BC22C9A"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3B7367">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ED3AB02"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05CB45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do 24 hodin od nahlášení vad zboží kupujícím prodávajícímu písemně</w:t>
      </w:r>
      <w:r w:rsidR="009D14A7">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CB39AE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9D14A7" w:rsidRPr="009D14A7">
        <w:rPr>
          <w:rFonts w:ascii="Calibri" w:hAnsi="Calibri" w:cs="Calibri"/>
          <w:sz w:val="22"/>
          <w:szCs w:val="22"/>
        </w:rPr>
        <w:t xml:space="preserve">s nástupem k řešení reklamace vadného zboží </w:t>
      </w:r>
      <w:r w:rsidR="00C77162" w:rsidRPr="004617FC">
        <w:rPr>
          <w:rFonts w:ascii="Calibri" w:hAnsi="Calibri" w:cs="Calibri"/>
          <w:sz w:val="22"/>
          <w:szCs w:val="22"/>
        </w:rPr>
        <w:t xml:space="preserve">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9D14A7">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w:t>
      </w:r>
      <w:r w:rsidR="009D14A7" w:rsidRPr="009D14A7">
        <w:rPr>
          <w:rFonts w:ascii="Calibri" w:hAnsi="Calibri" w:cs="Calibri"/>
          <w:sz w:val="22"/>
          <w:szCs w:val="22"/>
        </w:rPr>
        <w:t xml:space="preserve"> do úplného odstranění vady</w:t>
      </w:r>
      <w:r w:rsidR="00C77162" w:rsidRPr="004617FC">
        <w:rPr>
          <w:rFonts w:ascii="Calibri" w:hAnsi="Calibri" w:cs="Calibri"/>
          <w:sz w:val="22"/>
          <w:szCs w:val="22"/>
        </w:rPr>
        <w:t>.</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180EBE24"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9D14A7" w:rsidRPr="009D14A7">
        <w:rPr>
          <w:rFonts w:ascii="Calibri" w:hAnsi="Calibri" w:cs="Calibri"/>
          <w:szCs w:val="22"/>
        </w:rPr>
        <w:t>s nástupem k řešení reklamace vadného zboží ve lhůtě dle čl. 7.4 této smlouvy delší než 3 pracovní dny</w:t>
      </w:r>
      <w:r w:rsidR="009D14A7">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679ED"/>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B7367"/>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8B"/>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14A7"/>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8</Pages>
  <Words>3182</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55</cp:revision>
  <cp:lastPrinted>2018-05-18T08:11:00Z</cp:lastPrinted>
  <dcterms:created xsi:type="dcterms:W3CDTF">2020-12-12T19:09:00Z</dcterms:created>
  <dcterms:modified xsi:type="dcterms:W3CDTF">2023-06-20T08:07:00Z</dcterms:modified>
</cp:coreProperties>
</file>